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A9970" w14:textId="73850D7A" w:rsidR="00375CD0" w:rsidRPr="005F78FE" w:rsidRDefault="00375CD0" w:rsidP="009A3B7E">
      <w:pPr>
        <w:spacing w:after="0"/>
        <w:jc w:val="center"/>
        <w:rPr>
          <w:rFonts w:ascii="Arial" w:hAnsi="Arial" w:cs="Arial"/>
          <w:b/>
          <w:sz w:val="20"/>
        </w:rPr>
      </w:pPr>
      <w:r w:rsidRPr="005F78FE">
        <w:rPr>
          <w:rFonts w:ascii="Arial" w:hAnsi="Arial" w:cs="Arial"/>
          <w:b/>
          <w:sz w:val="20"/>
        </w:rPr>
        <w:t xml:space="preserve">Příloha </w:t>
      </w:r>
    </w:p>
    <w:p w14:paraId="67AD3786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7B3807B6" w14:textId="78A24DEE" w:rsidR="00BF5752" w:rsidRDefault="004D099D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Těžké</w:t>
      </w:r>
      <w:r w:rsidR="00127C91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terénní vozidlo</w:t>
      </w:r>
      <w:r w:rsidR="00375CD0">
        <w:rPr>
          <w:rFonts w:ascii="Arial" w:hAnsi="Arial" w:cs="Arial"/>
          <w:b/>
          <w:sz w:val="20"/>
        </w:rPr>
        <w:t xml:space="preserve"> </w:t>
      </w:r>
      <w:r w:rsidR="00375CD0" w:rsidRPr="009252E2">
        <w:rPr>
          <w:rFonts w:ascii="Arial" w:hAnsi="Arial" w:cs="Arial"/>
          <w:b/>
          <w:sz w:val="20"/>
        </w:rPr>
        <w:t xml:space="preserve">- </w:t>
      </w:r>
      <w:r w:rsidR="00375CD0" w:rsidRPr="009252E2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948998" w14:textId="6CA661F1" w:rsidR="00F66797" w:rsidRDefault="00F66797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4608580E" w14:textId="77777777" w:rsidR="00F66797" w:rsidRDefault="00F66797" w:rsidP="0017131E">
      <w:pPr>
        <w:spacing w:after="0"/>
        <w:jc w:val="center"/>
        <w:rPr>
          <w:rFonts w:ascii="Arial" w:hAnsi="Arial" w:cs="Arial"/>
          <w:b/>
          <w:sz w:val="20"/>
        </w:rPr>
      </w:pPr>
    </w:p>
    <w:p w14:paraId="0E0DAEDE" w14:textId="77777777" w:rsidR="00497118" w:rsidRDefault="00497118" w:rsidP="00497118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4835C950" w14:textId="77777777" w:rsidR="00A15EBB" w:rsidRPr="009A3B7E" w:rsidRDefault="00A15EBB" w:rsidP="00A15EBB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65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3"/>
        <w:gridCol w:w="1569"/>
        <w:gridCol w:w="1038"/>
        <w:gridCol w:w="2698"/>
      </w:tblGrid>
      <w:tr w:rsidR="00A15EBB" w:rsidRPr="009657EA" w14:paraId="3829E6D9" w14:textId="77777777" w:rsidTr="009678D5">
        <w:trPr>
          <w:trHeight w:val="861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78D4C8" w14:textId="0E3CD3D5" w:rsidR="00A15EBB" w:rsidRPr="009657EA" w:rsidRDefault="006E2032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87EAE1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4A74A1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693BDA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9678D5" w:rsidRPr="009657EA" w14:paraId="0C397DCF" w14:textId="77777777" w:rsidTr="009678D5">
        <w:trPr>
          <w:trHeight w:val="288"/>
        </w:trPr>
        <w:tc>
          <w:tcPr>
            <w:tcW w:w="24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A89E5B4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Délka karoserie</w:t>
            </w:r>
          </w:p>
        </w:tc>
        <w:tc>
          <w:tcPr>
            <w:tcW w:w="75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E002F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5 400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9E418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0181B" w14:textId="5D660C61" w:rsidR="009678D5" w:rsidRPr="009657EA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29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2129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678D5" w:rsidRPr="009657EA" w14:paraId="12FA4FAD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49C1D72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252D4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3 300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057E1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85890" w14:textId="29A0FB09" w:rsidR="009678D5" w:rsidRPr="009657EA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29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2129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678D5" w:rsidRPr="009657EA" w14:paraId="4FDCC341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CF5EA4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</w:t>
            </w:r>
            <w:r>
              <w:rPr>
                <w:rFonts w:ascii="Arial" w:hAnsi="Arial" w:cs="Arial"/>
                <w:sz w:val="20"/>
              </w:rPr>
              <w:t>ířka karoserie bez zrcátek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E754B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A6F3E">
              <w:rPr>
                <w:rFonts w:ascii="Arial" w:hAnsi="Arial" w:cs="Arial"/>
                <w:color w:val="000000"/>
                <w:sz w:val="20"/>
              </w:rPr>
              <w:t>max. 2 000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6B587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F02D7" w14:textId="56E77035" w:rsidR="009678D5" w:rsidRPr="009657EA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29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2129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678D5" w:rsidRPr="009657EA" w14:paraId="34B02AE6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33B6396" w14:textId="77777777" w:rsidR="009678D5" w:rsidRPr="00FC1E12" w:rsidRDefault="009678D5" w:rsidP="009678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Výška nezatížené karoserie bez střešních lišt a příslušenství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85C90" w14:textId="77777777" w:rsidR="009678D5" w:rsidRPr="00FC1E12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1 90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3EFCE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39677" w14:textId="328B895B" w:rsidR="009678D5" w:rsidRPr="009657EA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29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2129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678D5" w:rsidRPr="009657EA" w14:paraId="06355263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56A80F6" w14:textId="77777777" w:rsidR="009678D5" w:rsidRPr="00FC1E12" w:rsidRDefault="009678D5" w:rsidP="009678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23B2D" w14:textId="77777777" w:rsidR="009678D5" w:rsidRPr="00FC1E12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1713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2F2B2" w14:textId="4B013C36" w:rsidR="009678D5" w:rsidRPr="009657EA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29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2129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678D5" w:rsidRPr="009657EA" w14:paraId="639287C8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6A64A86" w14:textId="77777777" w:rsidR="009678D5" w:rsidRPr="00FC1E12" w:rsidRDefault="009678D5" w:rsidP="009678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 xml:space="preserve">Využitelný objem nákladového prostoru - základní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5D71C" w14:textId="77777777" w:rsidR="009678D5" w:rsidRPr="00FC1E12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min. 2 </w:t>
            </w:r>
            <w:r>
              <w:rPr>
                <w:rFonts w:ascii="Arial" w:hAnsi="Arial" w:cs="Arial"/>
                <w:color w:val="000000"/>
                <w:sz w:val="20"/>
              </w:rPr>
              <w:t>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A449B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6DCD4" w14:textId="2033F2A0" w:rsidR="009678D5" w:rsidRPr="009657EA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29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2129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678D5" w:rsidRPr="009657EA" w14:paraId="55B20B0F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B854C4E" w14:textId="05C83AEC" w:rsidR="009678D5" w:rsidRPr="00EC27A1" w:rsidRDefault="009678D5" w:rsidP="009678D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EC27A1">
              <w:rPr>
                <w:rFonts w:ascii="Arial" w:hAnsi="Arial" w:cs="Arial"/>
                <w:bCs/>
                <w:sz w:val="20"/>
              </w:rPr>
              <w:t>Světlá výška</w:t>
            </w:r>
            <w:r w:rsidRPr="00FC1E12">
              <w:rPr>
                <w:rFonts w:ascii="Arial" w:hAnsi="Arial" w:cs="Arial"/>
                <w:sz w:val="20"/>
              </w:rPr>
              <w:t xml:space="preserve"> </w:t>
            </w:r>
            <w:r w:rsidRPr="00FC1E12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FC1E12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D3190" w14:textId="77777777" w:rsidR="009678D5" w:rsidRPr="00FC1E12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A6F3E">
              <w:rPr>
                <w:rFonts w:ascii="Arial" w:hAnsi="Arial" w:cs="Arial"/>
                <w:color w:val="000000"/>
                <w:sz w:val="20"/>
              </w:rPr>
              <w:t>min. 190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34A70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B7E89" w14:textId="1AF670D8" w:rsidR="009678D5" w:rsidRPr="009657EA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29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2129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C1EC5" w:rsidRPr="009657EA" w14:paraId="50379D12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A5F2E9E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C3A05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7C3D">
              <w:rPr>
                <w:rFonts w:ascii="Arial" w:hAnsi="Arial" w:cs="Arial"/>
                <w:color w:val="000000"/>
                <w:sz w:val="20"/>
              </w:rPr>
              <w:t>max. 3 300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A8465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5E178" w14:textId="4EAB335D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513DD290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091ABA3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2357F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7C3D">
              <w:rPr>
                <w:rFonts w:ascii="Arial" w:hAnsi="Arial" w:cs="Arial"/>
                <w:color w:val="000000"/>
                <w:sz w:val="20"/>
              </w:rPr>
              <w:t>min. 600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B4C91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50642" w14:textId="276B31E6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174CAE06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BC3CE2E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Šířka ložné plochy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99BD2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min. 1 </w:t>
            </w:r>
            <w:r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B8A5A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767FA" w14:textId="21F7506C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34A6A588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3BCEB9A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Délka ložné plochy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76177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50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2E912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44562" w14:textId="348EC6D1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5D1E4512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8291FA7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Šířka (vnitřní) nákladového prostoru mezi podběhy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05449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10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E4FDB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A6E83" w14:textId="6EE5059D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7667711E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D4CA731" w14:textId="11BC54F9" w:rsidR="00DC1EC5" w:rsidRPr="00DC1EC5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sz w:val="20"/>
              </w:rPr>
            </w:pPr>
            <w:r w:rsidRPr="00DC1EC5">
              <w:rPr>
                <w:rFonts w:ascii="Arial" w:hAnsi="Arial" w:cs="Arial"/>
                <w:bCs/>
                <w:sz w:val="20"/>
              </w:rPr>
              <w:t xml:space="preserve">Plocha nákladového prostoru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6F2F8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min. 2,</w:t>
            </w: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3EAC8" w14:textId="77777777" w:rsidR="00DC1EC5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m2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300ED" w14:textId="43997CE9" w:rsidR="00DC1EC5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084C1E8A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96B70C0" w14:textId="72337446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16279" w14:textId="75CC39F7" w:rsidR="00DC1EC5" w:rsidRDefault="009678D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B8503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AA1C1" w14:textId="7880AF28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7F1C8667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B3C5B2A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3B98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4E7E5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12671" w14:textId="73AED7A4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4B524E13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45D16F5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65A19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1 950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B212F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4F972" w14:textId="5DFB3C86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093324E1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F8A0991" w14:textId="74EE174B" w:rsidR="00DC1EC5" w:rsidRPr="00EC27A1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EC27A1">
              <w:rPr>
                <w:rFonts w:ascii="Arial" w:hAnsi="Arial" w:cs="Arial"/>
                <w:bCs/>
                <w:sz w:val="20"/>
              </w:rPr>
              <w:t>Výkon motoru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DD145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E59F3">
              <w:rPr>
                <w:rFonts w:ascii="Arial" w:hAnsi="Arial" w:cs="Arial"/>
                <w:color w:val="000000"/>
                <w:sz w:val="20"/>
              </w:rPr>
              <w:t>min. 110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23CDB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5498A" w14:textId="62ABB57A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23B7E0ED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4920DD6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Převodovka manuální</w:t>
            </w:r>
            <w:r>
              <w:rPr>
                <w:rFonts w:ascii="Arial" w:hAnsi="Arial" w:cs="Arial"/>
                <w:sz w:val="20"/>
              </w:rPr>
              <w:t>/</w:t>
            </w:r>
            <w:r w:rsidRPr="00FC1E12">
              <w:rPr>
                <w:rFonts w:ascii="Arial" w:hAnsi="Arial" w:cs="Arial"/>
                <w:sz w:val="20"/>
              </w:rPr>
              <w:t>automatická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298F4D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6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B5E87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stupeň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64DE9" w14:textId="321B59D5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68D70F8C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3CB28C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Uzávěrka diferenciálu zadní nápravy,</w:t>
            </w:r>
            <w:r w:rsidRPr="004D099D">
              <w:rPr>
                <w:rFonts w:ascii="Arial" w:hAnsi="Arial" w:cs="Arial"/>
                <w:sz w:val="20"/>
              </w:rPr>
              <w:t xml:space="preserve"> mechanická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9A8585" w14:textId="77777777" w:rsidR="00DC1EC5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0FEEF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0D279" w14:textId="0FA7BDCD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73E058D9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D7C526B" w14:textId="77777777" w:rsidR="00DC1EC5" w:rsidRPr="00AB6190" w:rsidRDefault="00DC1EC5" w:rsidP="00DC1EC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</w:rPr>
              <w:t>řední nájezdový úhel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29435" w14:textId="77777777" w:rsidR="00DC1EC5" w:rsidRPr="00AB6190" w:rsidRDefault="00DC1EC5" w:rsidP="00DC1EC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29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C9E14" w14:textId="77777777" w:rsidR="00DC1EC5" w:rsidRPr="00AB6190" w:rsidRDefault="00DC1EC5" w:rsidP="00DC1EC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94387" w14:textId="12F83EB7" w:rsidR="00DC1EC5" w:rsidRDefault="00DC1EC5" w:rsidP="00DC1EC5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553A1714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0BD6FA0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700B16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65384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EAC06" w14:textId="5C3E0075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2BD058C3" w14:textId="77777777" w:rsidTr="009678D5">
        <w:trPr>
          <w:trHeight w:val="401"/>
        </w:trPr>
        <w:tc>
          <w:tcPr>
            <w:tcW w:w="2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43D3F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FE71B4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16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CDBBC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690DD" w14:textId="2A99F8ED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3EDAA9C0" w14:textId="77777777" w:rsidTr="009678D5">
        <w:trPr>
          <w:trHeight w:val="288"/>
        </w:trPr>
        <w:tc>
          <w:tcPr>
            <w:tcW w:w="2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9E895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Emisní norma </w:t>
            </w:r>
            <w:r>
              <w:rPr>
                <w:rFonts w:ascii="Arial" w:hAnsi="Arial" w:cs="Arial"/>
                <w:sz w:val="20"/>
              </w:rPr>
              <w:t>platná v době dodání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8CA1BB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min. EURO 6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53151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1B49D" w14:textId="4F027B94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6703EF" w:rsidRPr="009657EA" w14:paraId="40D705D5" w14:textId="77777777" w:rsidTr="009678D5">
        <w:trPr>
          <w:trHeight w:val="288"/>
          <w:ins w:id="0" w:author="Kotolanová, Nicola" w:date="2022-12-12T13:39:00Z"/>
        </w:trPr>
        <w:tc>
          <w:tcPr>
            <w:tcW w:w="2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93260A" w14:textId="5E4F69B0" w:rsidR="006703EF" w:rsidRPr="00AB6190" w:rsidRDefault="006703EF" w:rsidP="006703EF">
            <w:pPr>
              <w:shd w:val="clear" w:color="auto" w:fill="FFFFFF" w:themeFill="background1"/>
              <w:spacing w:after="0"/>
              <w:rPr>
                <w:ins w:id="1" w:author="Kotolanová, Nicola" w:date="2022-12-12T13:39:00Z"/>
                <w:rFonts w:ascii="Arial" w:hAnsi="Arial" w:cs="Arial"/>
                <w:sz w:val="20"/>
              </w:rPr>
            </w:pPr>
            <w:ins w:id="2" w:author="Kotolanová, Nicola" w:date="2022-12-12T13:39:00Z">
              <w:r>
                <w:rPr>
                  <w:rFonts w:ascii="Arial" w:hAnsi="Arial" w:cs="Arial"/>
                  <w:sz w:val="20"/>
                </w:rPr>
                <w:t>Spotřeba PHM pro kombino</w:t>
              </w:r>
            </w:ins>
            <w:ins w:id="3" w:author="Kotolanová, Nicola" w:date="2022-12-12T13:40:00Z">
              <w:r>
                <w:rPr>
                  <w:rFonts w:ascii="Arial" w:hAnsi="Arial" w:cs="Arial"/>
                  <w:sz w:val="20"/>
                </w:rPr>
                <w:t>vaný provoz dle TP</w:t>
              </w:r>
            </w:ins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227321D" w14:textId="71E37474" w:rsidR="006703EF" w:rsidRPr="00FC1E12" w:rsidRDefault="006703EF" w:rsidP="006703EF">
            <w:pPr>
              <w:shd w:val="clear" w:color="auto" w:fill="FFFFFF" w:themeFill="background1"/>
              <w:spacing w:after="0"/>
              <w:jc w:val="center"/>
              <w:rPr>
                <w:ins w:id="4" w:author="Kotolanová, Nicola" w:date="2022-12-12T13:39:00Z"/>
                <w:rFonts w:ascii="Arial" w:hAnsi="Arial" w:cs="Arial"/>
                <w:color w:val="000000"/>
                <w:sz w:val="20"/>
              </w:rPr>
            </w:pPr>
            <w:ins w:id="5" w:author="Kotolanová, Nicola" w:date="2022-12-12T13:40:00Z">
              <w:r>
                <w:rPr>
                  <w:rFonts w:ascii="Arial" w:hAnsi="Arial" w:cs="Arial"/>
                  <w:color w:val="000000"/>
                  <w:sz w:val="20"/>
                </w:rPr>
                <w:t>v souladu s přílohou č. 2 nařízení vlády č. 173/2016 Sb</w:t>
              </w:r>
            </w:ins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A4C43" w14:textId="6ED72503" w:rsidR="006703EF" w:rsidRPr="00AB6190" w:rsidRDefault="006703EF" w:rsidP="006703EF">
            <w:pPr>
              <w:shd w:val="clear" w:color="auto" w:fill="FFFFFF" w:themeFill="background1"/>
              <w:spacing w:after="0"/>
              <w:jc w:val="center"/>
              <w:rPr>
                <w:ins w:id="6" w:author="Kotolanová, Nicola" w:date="2022-12-12T13:39:00Z"/>
                <w:rFonts w:ascii="Arial" w:hAnsi="Arial" w:cs="Arial"/>
                <w:color w:val="000000"/>
                <w:sz w:val="20"/>
              </w:rPr>
            </w:pPr>
            <w:ins w:id="7" w:author="Kotolanová, Nicola" w:date="2022-12-12T13:40:00Z">
              <w:r w:rsidRPr="00AB6190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C9C5B" w14:textId="4EB3D2AF" w:rsidR="006703EF" w:rsidRPr="00CD3249" w:rsidRDefault="006703EF" w:rsidP="006703EF">
            <w:pPr>
              <w:shd w:val="clear" w:color="auto" w:fill="FFFFFF" w:themeFill="background1"/>
              <w:spacing w:after="0"/>
              <w:jc w:val="center"/>
              <w:rPr>
                <w:ins w:id="8" w:author="Kotolanová, Nicola" w:date="2022-12-12T13:39:00Z"/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ins w:id="9" w:author="Kotolanová, Nicola" w:date="2022-12-12T13:40:00Z">
              <w:r w:rsidRPr="00CD3249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[</w:t>
              </w:r>
              <w:r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CD3249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]</w:t>
              </w:r>
            </w:ins>
          </w:p>
        </w:tc>
      </w:tr>
      <w:tr w:rsidR="006703EF" w:rsidRPr="009657EA" w14:paraId="061E1C40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5AF05DC" w14:textId="77777777" w:rsidR="006703EF" w:rsidRPr="00AB6190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0C455" w14:textId="77777777" w:rsidR="006703EF" w:rsidRPr="00AB6190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8</w:t>
            </w:r>
            <w:r w:rsidRPr="00AB619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8AA94" w14:textId="77777777" w:rsidR="006703EF" w:rsidRPr="00AB6190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49E00" w14:textId="4AF9FD61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6703EF" w:rsidRPr="009657EA" w14:paraId="63A2CE7D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C2E8A35" w14:textId="77777777" w:rsidR="006703EF" w:rsidRPr="00AB6190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8ED9E" w14:textId="77777777" w:rsidR="006703EF" w:rsidRPr="00AB6190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0A27D" w14:textId="77777777" w:rsidR="006703EF" w:rsidRPr="00AB6190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651F5" w14:textId="365AE63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6703EF" w:rsidRPr="009657EA" w14:paraId="604CD2FE" w14:textId="77777777" w:rsidTr="009678D5">
        <w:trPr>
          <w:trHeight w:val="305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77D86ADF" w14:textId="148C6CFD" w:rsidR="006703EF" w:rsidRPr="00AB6190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4D099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min. </w:t>
            </w:r>
            <w:r w:rsidRPr="004D099D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6</w:t>
            </w:r>
            <w:r w:rsidRPr="004D099D">
              <w:rPr>
                <w:rFonts w:ascii="Arial" w:hAnsi="Arial" w:cs="Arial"/>
                <w:sz w:val="20"/>
              </w:rPr>
              <w:t xml:space="preserve">" včetně rozměru terénních pneu 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8E892" w14:textId="77777777" w:rsidR="006703EF" w:rsidRPr="00AB6190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EF0BF" w14:textId="77777777" w:rsidR="006703EF" w:rsidRPr="00AB6190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6A2B6" w14:textId="73026246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6703EF" w:rsidRPr="009657EA" w14:paraId="0443CB5E" w14:textId="77777777" w:rsidTr="009678D5">
        <w:trPr>
          <w:trHeight w:val="257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7E4740EC" w14:textId="77777777" w:rsidR="006703EF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5E0867">
              <w:rPr>
                <w:rFonts w:ascii="Arial" w:hAnsi="Arial" w:cs="Arial"/>
                <w:sz w:val="20"/>
              </w:rPr>
              <w:t>Rámové vozidlo se samonosně upevněnou kabinou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29818" w14:textId="77777777" w:rsidR="006703EF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19C06" w14:textId="77777777" w:rsidR="006703EF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B5AB5" w14:textId="1A694B23" w:rsidR="006703EF" w:rsidRPr="003C1008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6703EF" w:rsidRPr="009657EA" w14:paraId="2B55186D" w14:textId="77777777" w:rsidTr="009678D5">
        <w:trPr>
          <w:trHeight w:val="416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37DD8122" w14:textId="77777777" w:rsidR="006703EF" w:rsidRPr="00AB6190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FC0BB" w14:textId="77777777" w:rsidR="006703EF" w:rsidRPr="00AB6190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1956F" w14:textId="77777777" w:rsidR="006703EF" w:rsidRPr="00AB6190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E9273" w14:textId="0CB4A6C1" w:rsidR="006703EF" w:rsidRPr="003C1008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6703EF" w:rsidRPr="009657EA" w14:paraId="61B39526" w14:textId="77777777" w:rsidTr="009678D5">
        <w:trPr>
          <w:trHeight w:val="416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7A96CE7B" w14:textId="77777777" w:rsidR="006703EF" w:rsidRPr="00AB6190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8E0654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C506E" w14:textId="77777777" w:rsidR="006703EF" w:rsidRPr="00AB6190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0654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6364B" w14:textId="77777777" w:rsidR="006703EF" w:rsidRPr="00AB6190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0654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DCD23" w14:textId="77777777" w:rsidR="006703EF" w:rsidRPr="008E0654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46BF0D1B" w14:textId="77777777" w:rsidTr="009678D5">
        <w:trPr>
          <w:trHeight w:val="861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16DC00D" w14:textId="01F25C1D" w:rsidR="006703EF" w:rsidRPr="0003373D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6D861F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6703EF" w:rsidRPr="009657EA" w14:paraId="7749A686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66A757" w14:textId="77777777" w:rsidR="006703EF" w:rsidRPr="0003373D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Asistent pro sjezd z kopce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88FA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44090DD5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F865C5D" w14:textId="77777777" w:rsidR="006703EF" w:rsidRPr="0003373D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3506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7A3EBB5E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647860" w14:textId="77777777" w:rsidR="006703EF" w:rsidRPr="0003373D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Boční a hlavové airbagy pro řidiče a spolujezdce s vypínáním airbagu spolujezdce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C61A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4A46D5E8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A702F4" w14:textId="77777777" w:rsidR="006703EF" w:rsidRPr="0003373D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Centrální zamykání s dálkovým ovládáním, alarmem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2395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6DEE7BAF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8909C3" w14:textId="77777777" w:rsidR="006703EF" w:rsidRPr="0003373D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4792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785BC53B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10BEBFF" w14:textId="77777777" w:rsidR="006703EF" w:rsidRPr="0003373D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Elektrické ovládání oken vpředu i vzadu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9868D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2A9B1EFE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AA6BEE" w14:textId="77777777" w:rsidR="006703EF" w:rsidRPr="0003373D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8145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02879942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00B18B" w14:textId="77777777" w:rsidR="006703EF" w:rsidRPr="0003373D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EEF8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37B10F66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70245C" w14:textId="77777777" w:rsidR="006703EF" w:rsidRPr="0003373D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Klimatizace poloautomatická nebo</w:t>
            </w:r>
            <w:r w:rsidRPr="0003373D">
              <w:rPr>
                <w:rFonts w:ascii="Arial" w:hAnsi="Arial" w:cs="Arial"/>
                <w:color w:val="000000"/>
                <w:sz w:val="20"/>
              </w:rPr>
              <w:t xml:space="preserve"> digitální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9698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68F61483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A88F27" w14:textId="77777777" w:rsidR="006703EF" w:rsidRPr="00FC1E12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Kontrola zapnutí bezpečnostního pásu řidiče 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8F81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2035606E" w14:textId="77777777" w:rsidTr="009678D5">
        <w:trPr>
          <w:trHeight w:val="300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7DDED3" w14:textId="77777777" w:rsidR="006703EF" w:rsidRPr="00FC1E12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Mlhové </w:t>
            </w:r>
            <w:r w:rsidRPr="00EC7420">
              <w:rPr>
                <w:rFonts w:ascii="Arial" w:hAnsi="Arial" w:cs="Arial"/>
                <w:color w:val="000000"/>
                <w:sz w:val="20"/>
              </w:rPr>
              <w:t>světlomety přední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1A72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3B7E77A4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C12DB5" w14:textId="0219C05F" w:rsidR="006703EF" w:rsidRPr="00FC1E12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C7420">
              <w:rPr>
                <w:rFonts w:ascii="Arial" w:hAnsi="Arial" w:cs="Arial"/>
                <w:color w:val="000000"/>
                <w:sz w:val="20"/>
              </w:rPr>
              <w:t>Palubní počítač s ukazatelem venkovní teplot</w:t>
            </w:r>
            <w:r>
              <w:rPr>
                <w:rFonts w:ascii="Arial" w:hAnsi="Arial" w:cs="Arial"/>
                <w:color w:val="000000"/>
                <w:sz w:val="20"/>
              </w:rPr>
              <w:t>a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3591D" w14:textId="77777777" w:rsidR="006703EF" w:rsidRPr="003C1008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38EF15F8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C09AB4" w14:textId="77777777" w:rsidR="006703EF" w:rsidRPr="00FC1E12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Parkovací senzor vzadu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BDA35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2A52F064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72AA874" w14:textId="77777777" w:rsidR="006703EF" w:rsidRPr="00FC1E12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D506B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6C2B573B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F99AD9" w14:textId="77777777" w:rsidR="006703EF" w:rsidRPr="00FC1E12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Rezervní kolo ocelové (plnohodnotné), klíč na kola a zvedák vozu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3565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7BE0213C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BE66B9" w14:textId="77777777" w:rsidR="006703EF" w:rsidRPr="00FC1E12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Spodní kryt motoru a převodovky: kovový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9D74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71251BA7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68008B" w14:textId="321564D8" w:rsidR="006703EF" w:rsidRPr="00FC1E12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Tažné zařízení pe</w:t>
            </w:r>
            <w:r>
              <w:rPr>
                <w:rFonts w:ascii="Arial" w:hAnsi="Arial" w:cs="Arial"/>
                <w:color w:val="000000"/>
                <w:sz w:val="20"/>
              </w:rPr>
              <w:t>vné:</w:t>
            </w:r>
            <w:r w:rsidRPr="00FC1E12">
              <w:rPr>
                <w:rFonts w:ascii="Arial" w:hAnsi="Arial" w:cs="Arial"/>
                <w:color w:val="000000"/>
                <w:sz w:val="20"/>
              </w:rPr>
              <w:t xml:space="preserve"> zatí</w:t>
            </w:r>
            <w:r>
              <w:rPr>
                <w:rFonts w:ascii="Arial" w:hAnsi="Arial" w:cs="Arial"/>
                <w:color w:val="000000"/>
                <w:sz w:val="20"/>
              </w:rPr>
              <w:t>žení 3</w:t>
            </w:r>
            <w:r w:rsidRPr="00FC1E12">
              <w:rPr>
                <w:rFonts w:ascii="Arial" w:hAnsi="Arial" w:cs="Arial"/>
                <w:color w:val="000000"/>
                <w:sz w:val="20"/>
              </w:rPr>
              <w:t xml:space="preserve"> t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B72E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08266253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A2BB7F" w14:textId="77777777" w:rsidR="006703EF" w:rsidRPr="00FC1E12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Trojlavice v prostoru pro cestující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FCB47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474F6489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396C39F" w14:textId="77777777" w:rsidR="006703EF" w:rsidRPr="00FC1E12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B90D1" w14:textId="77777777" w:rsidR="006703EF" w:rsidRPr="003C1008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078EA793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BD0C7F7" w14:textId="77777777" w:rsidR="006703EF" w:rsidRPr="00FC1E12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Úchytná oka v podlaze nákladového prostoru pevná (4 ks)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433A9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28D8AE82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BF6954" w14:textId="5860A5CB" w:rsidR="006703EF" w:rsidRPr="00FC1E12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Vnější zpětná zrcátka elektricky nastavitelná</w:t>
            </w:r>
            <w:del w:id="10" w:author="Kotolanová, Nicola" w:date="2022-12-09T13:32:00Z">
              <w:r w:rsidRPr="00FC1E12" w:rsidDel="00B73999">
                <w:rPr>
                  <w:rFonts w:ascii="Arial" w:hAnsi="Arial" w:cs="Arial"/>
                  <w:color w:val="000000"/>
                  <w:sz w:val="20"/>
                </w:rPr>
                <w:delText>, vyhřívaná</w:delText>
              </w:r>
            </w:del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7475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7BF2F1E4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BAB6A66" w14:textId="77777777" w:rsidR="006703EF" w:rsidRPr="00C8397F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 w:rsidRPr="00EC7420">
              <w:rPr>
                <w:rFonts w:ascii="Arial" w:hAnsi="Arial" w:cs="Arial"/>
                <w:color w:val="000000"/>
                <w:sz w:val="20"/>
              </w:rPr>
              <w:t>Vozidlo umožňuje dovybavení Hardtopem s uzamykatelným oknem vzadu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D953D" w14:textId="77777777" w:rsidR="006703EF" w:rsidRPr="003C1008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7DB03C88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36A287" w14:textId="77777777" w:rsidR="006703EF" w:rsidRPr="005E0867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E1B1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5884E5FD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D0F29B6" w14:textId="77777777" w:rsidR="006703EF" w:rsidRPr="005E0867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E59F3">
              <w:rPr>
                <w:rFonts w:ascii="Arial" w:hAnsi="Arial" w:cs="Arial"/>
                <w:color w:val="000000"/>
                <w:sz w:val="20"/>
              </w:rPr>
              <w:t>Výškově nastavitelná sedadla pro řidiče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01224" w14:textId="77777777" w:rsidR="006703EF" w:rsidRPr="009657EA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595DB8E7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D77FEF0" w14:textId="77777777" w:rsidR="006703EF" w:rsidRPr="005E0867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Zadní nárazník vozu s integrovaným nástupním schůdkem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C29D4" w14:textId="77777777" w:rsidR="006703EF" w:rsidRPr="003C1008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703EF" w:rsidRPr="009657EA" w14:paraId="22D9207B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B8B5EBD" w14:textId="77777777" w:rsidR="006703EF" w:rsidRPr="005E0867" w:rsidRDefault="006703EF" w:rsidP="006703E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Zadní výklopné dveře uzamykatelné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E7D49" w14:textId="77777777" w:rsidR="006703EF" w:rsidRPr="003C1008" w:rsidRDefault="006703EF" w:rsidP="006703E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7BC9BF0" w14:textId="77777777" w:rsidR="00A15EBB" w:rsidRPr="009657EA" w:rsidRDefault="00A15EBB" w:rsidP="00A15EBB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79B71C47" w14:textId="77777777" w:rsidR="00A1036E" w:rsidRPr="009657EA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RPr="009657EA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DF68B" w14:textId="77777777" w:rsidR="00067C65" w:rsidRDefault="00067C65">
      <w:pPr>
        <w:spacing w:after="0"/>
      </w:pPr>
      <w:r>
        <w:separator/>
      </w:r>
    </w:p>
  </w:endnote>
  <w:endnote w:type="continuationSeparator" w:id="0">
    <w:p w14:paraId="56106A01" w14:textId="77777777" w:rsidR="00067C65" w:rsidRDefault="00067C65">
      <w:pPr>
        <w:spacing w:after="0"/>
      </w:pPr>
      <w:r>
        <w:continuationSeparator/>
      </w:r>
    </w:p>
  </w:endnote>
  <w:endnote w:type="continuationNotice" w:id="1">
    <w:p w14:paraId="33071AEA" w14:textId="77777777" w:rsidR="00BE22F5" w:rsidRDefault="00BE22F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9857B" w14:textId="77777777" w:rsidR="005F46A3" w:rsidRDefault="006703EF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5FBD6721">
        <v:line id="Line 2" o:spid="_x0000_s2050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5F46A3">
      <w:t xml:space="preserve">-  </w:t>
    </w:r>
    <w:r w:rsidR="00724DBC">
      <w:rPr>
        <w:rStyle w:val="slostrnky"/>
      </w:rPr>
      <w:fldChar w:fldCharType="begin"/>
    </w:r>
    <w:r w:rsidR="005F46A3">
      <w:rPr>
        <w:rStyle w:val="slostrnky"/>
      </w:rPr>
      <w:instrText xml:space="preserve"> PAGE </w:instrText>
    </w:r>
    <w:r w:rsidR="00724DBC">
      <w:rPr>
        <w:rStyle w:val="slostrnky"/>
      </w:rPr>
      <w:fldChar w:fldCharType="separate"/>
    </w:r>
    <w:r w:rsidR="005F46A3">
      <w:rPr>
        <w:rStyle w:val="slostrnky"/>
        <w:noProof/>
      </w:rPr>
      <w:t>10</w:t>
    </w:r>
    <w:r w:rsidR="00724DBC">
      <w:rPr>
        <w:rStyle w:val="slostrnky"/>
      </w:rPr>
      <w:fldChar w:fldCharType="end"/>
    </w:r>
    <w:r w:rsidR="005F46A3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E5C34" w14:textId="77777777" w:rsidR="005F46A3" w:rsidRDefault="00724DBC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5F46A3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15EBB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0610D" w14:textId="77777777" w:rsidR="005F46A3" w:rsidRDefault="006703EF">
    <w:pPr>
      <w:pStyle w:val="Zpat"/>
    </w:pPr>
    <w:r>
      <w:rPr>
        <w:noProof/>
      </w:rPr>
      <w:pict w14:anchorId="002A5241">
        <v:line id="Line 1" o:spid="_x0000_s2049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7E96A" w14:textId="77777777" w:rsidR="00067C65" w:rsidRDefault="00067C65">
      <w:pPr>
        <w:spacing w:after="0"/>
      </w:pPr>
      <w:r>
        <w:separator/>
      </w:r>
    </w:p>
  </w:footnote>
  <w:footnote w:type="continuationSeparator" w:id="0">
    <w:p w14:paraId="0A4008D0" w14:textId="77777777" w:rsidR="00067C65" w:rsidRDefault="00067C65">
      <w:pPr>
        <w:spacing w:after="0"/>
      </w:pPr>
      <w:r>
        <w:continuationSeparator/>
      </w:r>
    </w:p>
  </w:footnote>
  <w:footnote w:type="continuationNotice" w:id="1">
    <w:p w14:paraId="56A0C3B9" w14:textId="77777777" w:rsidR="00BE22F5" w:rsidRDefault="00BE22F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5F46A3" w14:paraId="7B23F2CE" w14:textId="77777777">
      <w:trPr>
        <w:cantSplit/>
        <w:trHeight w:val="360"/>
      </w:trPr>
      <w:tc>
        <w:tcPr>
          <w:tcW w:w="1418" w:type="dxa"/>
        </w:tcPr>
        <w:p w14:paraId="2614240A" w14:textId="77777777" w:rsidR="005F46A3" w:rsidRDefault="005F46A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6DB759D7" w14:textId="77777777" w:rsidR="005F46A3" w:rsidRDefault="006703EF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5F46A3"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2DFE6E84" w14:textId="77777777" w:rsidR="005F46A3" w:rsidRDefault="005F46A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 w:rsidR="006703EF">
            <w:fldChar w:fldCharType="begin"/>
          </w:r>
          <w:r w:rsidR="006703EF">
            <w:instrText xml:space="preserve"> DOCPROPERTY "Category"  \* MERGEFORMAT </w:instrText>
          </w:r>
          <w:r w:rsidR="006703EF">
            <w:fldChar w:fldCharType="separate"/>
          </w:r>
          <w:r>
            <w:rPr>
              <w:u w:val="single"/>
            </w:rPr>
            <w:t>srpen 2017</w:t>
          </w:r>
          <w:r w:rsidR="006703EF">
            <w:rPr>
              <w:u w:val="single"/>
            </w:rPr>
            <w:fldChar w:fldCharType="end"/>
          </w:r>
          <w:r w:rsidR="006703EF">
            <w:fldChar w:fldCharType="begin"/>
          </w:r>
          <w:r w:rsidR="006703EF">
            <w:instrText xml:space="preserve"> KEYWORDS  \* MERGEFORMAT </w:instrText>
          </w:r>
          <w:r w:rsidR="006703EF">
            <w:fldChar w:fldCharType="separate"/>
          </w:r>
          <w:r>
            <w:t>červenec 2017</w:t>
          </w:r>
          <w:r w:rsidR="006703EF">
            <w:fldChar w:fldCharType="end"/>
          </w:r>
        </w:p>
      </w:tc>
      <w:tc>
        <w:tcPr>
          <w:tcW w:w="1701" w:type="dxa"/>
        </w:tcPr>
        <w:p w14:paraId="14E27687" w14:textId="77777777" w:rsidR="005F46A3" w:rsidRDefault="005F46A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4EE9D1D7" w14:textId="77777777" w:rsidR="005F46A3" w:rsidRDefault="005F46A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2D26B08A" w14:textId="77777777" w:rsidR="005F46A3" w:rsidRDefault="005F46A3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557B7" w14:textId="77777777" w:rsidR="005F46A3" w:rsidRPr="00203176" w:rsidRDefault="005F46A3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4422DF5F" w14:textId="77777777" w:rsidR="005F46A3" w:rsidRPr="002A4F5A" w:rsidRDefault="005F46A3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08E01BD4" w14:textId="77777777" w:rsidR="005F46A3" w:rsidRDefault="005F46A3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8983F1A" w14:textId="77777777" w:rsidR="005F46A3" w:rsidRDefault="005F46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4D98"/>
    <w:rsid w:val="00006EE4"/>
    <w:rsid w:val="00014AEB"/>
    <w:rsid w:val="00036C48"/>
    <w:rsid w:val="000610BE"/>
    <w:rsid w:val="000669B7"/>
    <w:rsid w:val="00067C65"/>
    <w:rsid w:val="0008258F"/>
    <w:rsid w:val="000857E4"/>
    <w:rsid w:val="000866B8"/>
    <w:rsid w:val="00087C0F"/>
    <w:rsid w:val="000901FE"/>
    <w:rsid w:val="000943F5"/>
    <w:rsid w:val="00094A29"/>
    <w:rsid w:val="000A01BD"/>
    <w:rsid w:val="000A483D"/>
    <w:rsid w:val="000B0867"/>
    <w:rsid w:val="000D23C7"/>
    <w:rsid w:val="000D3BAF"/>
    <w:rsid w:val="000E094F"/>
    <w:rsid w:val="000E4875"/>
    <w:rsid w:val="000E57D4"/>
    <w:rsid w:val="000E597C"/>
    <w:rsid w:val="000E7DFB"/>
    <w:rsid w:val="000F00FE"/>
    <w:rsid w:val="00107BD7"/>
    <w:rsid w:val="00117DF8"/>
    <w:rsid w:val="00117FE6"/>
    <w:rsid w:val="00124F44"/>
    <w:rsid w:val="0012591F"/>
    <w:rsid w:val="00127C91"/>
    <w:rsid w:val="0013123E"/>
    <w:rsid w:val="001402BE"/>
    <w:rsid w:val="00143BD3"/>
    <w:rsid w:val="00154C52"/>
    <w:rsid w:val="001635F3"/>
    <w:rsid w:val="00163C32"/>
    <w:rsid w:val="00164143"/>
    <w:rsid w:val="00167E08"/>
    <w:rsid w:val="0017131E"/>
    <w:rsid w:val="00177614"/>
    <w:rsid w:val="0018023C"/>
    <w:rsid w:val="00182687"/>
    <w:rsid w:val="001847B0"/>
    <w:rsid w:val="00193866"/>
    <w:rsid w:val="001962D8"/>
    <w:rsid w:val="001A0C53"/>
    <w:rsid w:val="001A11F8"/>
    <w:rsid w:val="001A197D"/>
    <w:rsid w:val="001A285B"/>
    <w:rsid w:val="001A4DB0"/>
    <w:rsid w:val="001A6193"/>
    <w:rsid w:val="001B7025"/>
    <w:rsid w:val="001C1510"/>
    <w:rsid w:val="001C4923"/>
    <w:rsid w:val="001C782D"/>
    <w:rsid w:val="001E7079"/>
    <w:rsid w:val="001F28CE"/>
    <w:rsid w:val="001F5EFA"/>
    <w:rsid w:val="001F6FAF"/>
    <w:rsid w:val="001F7362"/>
    <w:rsid w:val="00202978"/>
    <w:rsid w:val="00203176"/>
    <w:rsid w:val="002442E9"/>
    <w:rsid w:val="00246E5D"/>
    <w:rsid w:val="00256B16"/>
    <w:rsid w:val="00266986"/>
    <w:rsid w:val="00273C77"/>
    <w:rsid w:val="00285BDC"/>
    <w:rsid w:val="00287610"/>
    <w:rsid w:val="00293992"/>
    <w:rsid w:val="002971B9"/>
    <w:rsid w:val="002A0111"/>
    <w:rsid w:val="002B3193"/>
    <w:rsid w:val="002B43E2"/>
    <w:rsid w:val="002B55F4"/>
    <w:rsid w:val="002C1149"/>
    <w:rsid w:val="002C4242"/>
    <w:rsid w:val="002C5251"/>
    <w:rsid w:val="003044CC"/>
    <w:rsid w:val="003053C0"/>
    <w:rsid w:val="00306747"/>
    <w:rsid w:val="0031106F"/>
    <w:rsid w:val="00312371"/>
    <w:rsid w:val="003131DC"/>
    <w:rsid w:val="00315350"/>
    <w:rsid w:val="00316698"/>
    <w:rsid w:val="0032280B"/>
    <w:rsid w:val="003325CC"/>
    <w:rsid w:val="00332663"/>
    <w:rsid w:val="00333CE6"/>
    <w:rsid w:val="00341046"/>
    <w:rsid w:val="00347934"/>
    <w:rsid w:val="00362E82"/>
    <w:rsid w:val="00367BF4"/>
    <w:rsid w:val="00375CD0"/>
    <w:rsid w:val="00375F95"/>
    <w:rsid w:val="003827FC"/>
    <w:rsid w:val="00393C2C"/>
    <w:rsid w:val="003965C9"/>
    <w:rsid w:val="003A73C9"/>
    <w:rsid w:val="003A74C0"/>
    <w:rsid w:val="003B7AF8"/>
    <w:rsid w:val="003C15C5"/>
    <w:rsid w:val="003C4DBD"/>
    <w:rsid w:val="003C719B"/>
    <w:rsid w:val="003D1239"/>
    <w:rsid w:val="003D2949"/>
    <w:rsid w:val="003D2D2F"/>
    <w:rsid w:val="003E226E"/>
    <w:rsid w:val="00400EC5"/>
    <w:rsid w:val="00404460"/>
    <w:rsid w:val="004074DC"/>
    <w:rsid w:val="004148B4"/>
    <w:rsid w:val="004158DA"/>
    <w:rsid w:val="00416283"/>
    <w:rsid w:val="00422B56"/>
    <w:rsid w:val="00433E0E"/>
    <w:rsid w:val="004543CB"/>
    <w:rsid w:val="0046006A"/>
    <w:rsid w:val="00461C01"/>
    <w:rsid w:val="00462127"/>
    <w:rsid w:val="00465235"/>
    <w:rsid w:val="00471548"/>
    <w:rsid w:val="00477CF2"/>
    <w:rsid w:val="004827E4"/>
    <w:rsid w:val="00484DE0"/>
    <w:rsid w:val="00497118"/>
    <w:rsid w:val="00497E5D"/>
    <w:rsid w:val="004A4351"/>
    <w:rsid w:val="004B18AD"/>
    <w:rsid w:val="004B6705"/>
    <w:rsid w:val="004C4F45"/>
    <w:rsid w:val="004D099D"/>
    <w:rsid w:val="004D465C"/>
    <w:rsid w:val="004D4674"/>
    <w:rsid w:val="004E13A0"/>
    <w:rsid w:val="004F485C"/>
    <w:rsid w:val="00507D1B"/>
    <w:rsid w:val="00510883"/>
    <w:rsid w:val="00512294"/>
    <w:rsid w:val="005134D1"/>
    <w:rsid w:val="005147E0"/>
    <w:rsid w:val="00515F51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65E1"/>
    <w:rsid w:val="00556BCE"/>
    <w:rsid w:val="00557AE7"/>
    <w:rsid w:val="005670B0"/>
    <w:rsid w:val="00576242"/>
    <w:rsid w:val="005829F4"/>
    <w:rsid w:val="00586BE9"/>
    <w:rsid w:val="00595D11"/>
    <w:rsid w:val="005962EE"/>
    <w:rsid w:val="005A1AA0"/>
    <w:rsid w:val="005C0EE5"/>
    <w:rsid w:val="005C20CD"/>
    <w:rsid w:val="005C3F9E"/>
    <w:rsid w:val="005C4112"/>
    <w:rsid w:val="005D7C94"/>
    <w:rsid w:val="005E0867"/>
    <w:rsid w:val="005E3B4F"/>
    <w:rsid w:val="005F3C31"/>
    <w:rsid w:val="005F46A3"/>
    <w:rsid w:val="005F471E"/>
    <w:rsid w:val="005F50E0"/>
    <w:rsid w:val="005F78FE"/>
    <w:rsid w:val="00600384"/>
    <w:rsid w:val="00606EC0"/>
    <w:rsid w:val="00610538"/>
    <w:rsid w:val="00610E9C"/>
    <w:rsid w:val="0061248E"/>
    <w:rsid w:val="00615053"/>
    <w:rsid w:val="0062314C"/>
    <w:rsid w:val="00650A6A"/>
    <w:rsid w:val="006563B9"/>
    <w:rsid w:val="00660007"/>
    <w:rsid w:val="00665B7F"/>
    <w:rsid w:val="006703EF"/>
    <w:rsid w:val="00673AE4"/>
    <w:rsid w:val="00674E39"/>
    <w:rsid w:val="006752D2"/>
    <w:rsid w:val="00686C1E"/>
    <w:rsid w:val="00693810"/>
    <w:rsid w:val="006A6361"/>
    <w:rsid w:val="006B3BC3"/>
    <w:rsid w:val="006B5EDE"/>
    <w:rsid w:val="006C4298"/>
    <w:rsid w:val="006E1038"/>
    <w:rsid w:val="006E2032"/>
    <w:rsid w:val="006E2661"/>
    <w:rsid w:val="006E691A"/>
    <w:rsid w:val="006F3CC9"/>
    <w:rsid w:val="00701B06"/>
    <w:rsid w:val="00713D1B"/>
    <w:rsid w:val="00717FF9"/>
    <w:rsid w:val="00723992"/>
    <w:rsid w:val="00723BC4"/>
    <w:rsid w:val="00724DBC"/>
    <w:rsid w:val="00727C3C"/>
    <w:rsid w:val="007332D0"/>
    <w:rsid w:val="0073672D"/>
    <w:rsid w:val="00737F3F"/>
    <w:rsid w:val="00741FC3"/>
    <w:rsid w:val="007469BB"/>
    <w:rsid w:val="007473A3"/>
    <w:rsid w:val="00747AB8"/>
    <w:rsid w:val="007515B1"/>
    <w:rsid w:val="0075268F"/>
    <w:rsid w:val="00752E72"/>
    <w:rsid w:val="00753E00"/>
    <w:rsid w:val="00754F35"/>
    <w:rsid w:val="00771D90"/>
    <w:rsid w:val="0078241B"/>
    <w:rsid w:val="0079790A"/>
    <w:rsid w:val="007A095A"/>
    <w:rsid w:val="007B6052"/>
    <w:rsid w:val="007C0046"/>
    <w:rsid w:val="007C239B"/>
    <w:rsid w:val="007D257B"/>
    <w:rsid w:val="007D4FC6"/>
    <w:rsid w:val="007D7991"/>
    <w:rsid w:val="007E0976"/>
    <w:rsid w:val="007F14CC"/>
    <w:rsid w:val="007F6D43"/>
    <w:rsid w:val="0081196A"/>
    <w:rsid w:val="0081710A"/>
    <w:rsid w:val="00817557"/>
    <w:rsid w:val="008317B0"/>
    <w:rsid w:val="00833588"/>
    <w:rsid w:val="00835315"/>
    <w:rsid w:val="008368E1"/>
    <w:rsid w:val="0084144C"/>
    <w:rsid w:val="00847356"/>
    <w:rsid w:val="00855DD6"/>
    <w:rsid w:val="0086298E"/>
    <w:rsid w:val="0086622B"/>
    <w:rsid w:val="00870D58"/>
    <w:rsid w:val="008719A8"/>
    <w:rsid w:val="00873942"/>
    <w:rsid w:val="00875337"/>
    <w:rsid w:val="008777D2"/>
    <w:rsid w:val="008A0003"/>
    <w:rsid w:val="008A5BA3"/>
    <w:rsid w:val="008B3F55"/>
    <w:rsid w:val="008B591D"/>
    <w:rsid w:val="008B5EB1"/>
    <w:rsid w:val="008C224A"/>
    <w:rsid w:val="008D0485"/>
    <w:rsid w:val="008D1470"/>
    <w:rsid w:val="008D2AB8"/>
    <w:rsid w:val="008D2DAC"/>
    <w:rsid w:val="008D363C"/>
    <w:rsid w:val="008D3C63"/>
    <w:rsid w:val="008D6C49"/>
    <w:rsid w:val="00901960"/>
    <w:rsid w:val="009039FF"/>
    <w:rsid w:val="009049A9"/>
    <w:rsid w:val="009167F0"/>
    <w:rsid w:val="009212AD"/>
    <w:rsid w:val="009252E2"/>
    <w:rsid w:val="0092537C"/>
    <w:rsid w:val="00930F36"/>
    <w:rsid w:val="009345C7"/>
    <w:rsid w:val="00940CBE"/>
    <w:rsid w:val="009422BD"/>
    <w:rsid w:val="00944B34"/>
    <w:rsid w:val="00951531"/>
    <w:rsid w:val="00951F8E"/>
    <w:rsid w:val="00957712"/>
    <w:rsid w:val="009657EA"/>
    <w:rsid w:val="00965C97"/>
    <w:rsid w:val="00966849"/>
    <w:rsid w:val="00966DCB"/>
    <w:rsid w:val="009678D5"/>
    <w:rsid w:val="00971DE8"/>
    <w:rsid w:val="00980D57"/>
    <w:rsid w:val="00983937"/>
    <w:rsid w:val="00992C63"/>
    <w:rsid w:val="00994DAE"/>
    <w:rsid w:val="009A01AA"/>
    <w:rsid w:val="009A19BB"/>
    <w:rsid w:val="009A1A82"/>
    <w:rsid w:val="009A3B7E"/>
    <w:rsid w:val="009A5FCA"/>
    <w:rsid w:val="009C1244"/>
    <w:rsid w:val="009C3144"/>
    <w:rsid w:val="009D0B86"/>
    <w:rsid w:val="009D1AD8"/>
    <w:rsid w:val="009D3A26"/>
    <w:rsid w:val="009E0003"/>
    <w:rsid w:val="009E2E03"/>
    <w:rsid w:val="009E3FA2"/>
    <w:rsid w:val="009E7C0E"/>
    <w:rsid w:val="009F08D5"/>
    <w:rsid w:val="009F42D4"/>
    <w:rsid w:val="00A05066"/>
    <w:rsid w:val="00A101C3"/>
    <w:rsid w:val="00A1036E"/>
    <w:rsid w:val="00A15EBB"/>
    <w:rsid w:val="00A1687E"/>
    <w:rsid w:val="00A170B7"/>
    <w:rsid w:val="00A2117A"/>
    <w:rsid w:val="00A61A0D"/>
    <w:rsid w:val="00A678C6"/>
    <w:rsid w:val="00A713B8"/>
    <w:rsid w:val="00A95710"/>
    <w:rsid w:val="00A96521"/>
    <w:rsid w:val="00A96F4C"/>
    <w:rsid w:val="00A96F9A"/>
    <w:rsid w:val="00AA2707"/>
    <w:rsid w:val="00AA7636"/>
    <w:rsid w:val="00AB6190"/>
    <w:rsid w:val="00AD0C0C"/>
    <w:rsid w:val="00AD7A4C"/>
    <w:rsid w:val="00AE390D"/>
    <w:rsid w:val="00AE7BE5"/>
    <w:rsid w:val="00B00CF1"/>
    <w:rsid w:val="00B21AAF"/>
    <w:rsid w:val="00B22588"/>
    <w:rsid w:val="00B2269D"/>
    <w:rsid w:val="00B2754E"/>
    <w:rsid w:val="00B276DA"/>
    <w:rsid w:val="00B33266"/>
    <w:rsid w:val="00B3496C"/>
    <w:rsid w:val="00B35502"/>
    <w:rsid w:val="00B3722B"/>
    <w:rsid w:val="00B42766"/>
    <w:rsid w:val="00B451F9"/>
    <w:rsid w:val="00B5007C"/>
    <w:rsid w:val="00B6655F"/>
    <w:rsid w:val="00B73999"/>
    <w:rsid w:val="00B87C4E"/>
    <w:rsid w:val="00B90D32"/>
    <w:rsid w:val="00B922A1"/>
    <w:rsid w:val="00B93A77"/>
    <w:rsid w:val="00B965F6"/>
    <w:rsid w:val="00B9790C"/>
    <w:rsid w:val="00BA4CBE"/>
    <w:rsid w:val="00BA5A3D"/>
    <w:rsid w:val="00BB20EA"/>
    <w:rsid w:val="00BB2464"/>
    <w:rsid w:val="00BC054B"/>
    <w:rsid w:val="00BC2FEE"/>
    <w:rsid w:val="00BD2CF9"/>
    <w:rsid w:val="00BD7DF0"/>
    <w:rsid w:val="00BE22F5"/>
    <w:rsid w:val="00BE24CD"/>
    <w:rsid w:val="00BF5752"/>
    <w:rsid w:val="00C04E77"/>
    <w:rsid w:val="00C17E52"/>
    <w:rsid w:val="00C24FA1"/>
    <w:rsid w:val="00C264D8"/>
    <w:rsid w:val="00C32E09"/>
    <w:rsid w:val="00C4542D"/>
    <w:rsid w:val="00C63366"/>
    <w:rsid w:val="00C656F3"/>
    <w:rsid w:val="00C65D1C"/>
    <w:rsid w:val="00C66A16"/>
    <w:rsid w:val="00C7237C"/>
    <w:rsid w:val="00C80840"/>
    <w:rsid w:val="00C8424A"/>
    <w:rsid w:val="00C92587"/>
    <w:rsid w:val="00C97FC3"/>
    <w:rsid w:val="00CC4C06"/>
    <w:rsid w:val="00CD057E"/>
    <w:rsid w:val="00CD2B49"/>
    <w:rsid w:val="00CE0B8F"/>
    <w:rsid w:val="00CE2EEB"/>
    <w:rsid w:val="00CE4666"/>
    <w:rsid w:val="00CF688F"/>
    <w:rsid w:val="00D00DDD"/>
    <w:rsid w:val="00D00E17"/>
    <w:rsid w:val="00D1397E"/>
    <w:rsid w:val="00D1784F"/>
    <w:rsid w:val="00D2176A"/>
    <w:rsid w:val="00D32D99"/>
    <w:rsid w:val="00D4785C"/>
    <w:rsid w:val="00D6699E"/>
    <w:rsid w:val="00D832E9"/>
    <w:rsid w:val="00D84A84"/>
    <w:rsid w:val="00D9469E"/>
    <w:rsid w:val="00DA42DE"/>
    <w:rsid w:val="00DA587B"/>
    <w:rsid w:val="00DA68B4"/>
    <w:rsid w:val="00DA6B27"/>
    <w:rsid w:val="00DA7D3C"/>
    <w:rsid w:val="00DB2041"/>
    <w:rsid w:val="00DB5284"/>
    <w:rsid w:val="00DB5C06"/>
    <w:rsid w:val="00DC1EC5"/>
    <w:rsid w:val="00DD0962"/>
    <w:rsid w:val="00DD2963"/>
    <w:rsid w:val="00DD31FF"/>
    <w:rsid w:val="00DE5841"/>
    <w:rsid w:val="00DF4077"/>
    <w:rsid w:val="00DF6236"/>
    <w:rsid w:val="00DF777F"/>
    <w:rsid w:val="00E010E0"/>
    <w:rsid w:val="00E046E2"/>
    <w:rsid w:val="00E06691"/>
    <w:rsid w:val="00E068E4"/>
    <w:rsid w:val="00E3167D"/>
    <w:rsid w:val="00E3616B"/>
    <w:rsid w:val="00E4346A"/>
    <w:rsid w:val="00E46B76"/>
    <w:rsid w:val="00E47FED"/>
    <w:rsid w:val="00E52190"/>
    <w:rsid w:val="00E62C09"/>
    <w:rsid w:val="00E6533F"/>
    <w:rsid w:val="00E66A21"/>
    <w:rsid w:val="00E73648"/>
    <w:rsid w:val="00E8497D"/>
    <w:rsid w:val="00EA4D0A"/>
    <w:rsid w:val="00EC27A1"/>
    <w:rsid w:val="00EC577E"/>
    <w:rsid w:val="00ED1AC5"/>
    <w:rsid w:val="00EF7B8D"/>
    <w:rsid w:val="00F00D7E"/>
    <w:rsid w:val="00F0456D"/>
    <w:rsid w:val="00F15BC6"/>
    <w:rsid w:val="00F15C66"/>
    <w:rsid w:val="00F26DF9"/>
    <w:rsid w:val="00F44460"/>
    <w:rsid w:val="00F66797"/>
    <w:rsid w:val="00F707BE"/>
    <w:rsid w:val="00F7626C"/>
    <w:rsid w:val="00F76DCC"/>
    <w:rsid w:val="00F93C72"/>
    <w:rsid w:val="00FB42DE"/>
    <w:rsid w:val="00FB5264"/>
    <w:rsid w:val="00FB6906"/>
    <w:rsid w:val="00FB76E5"/>
    <w:rsid w:val="00FC7DD9"/>
    <w:rsid w:val="00FD3160"/>
    <w:rsid w:val="00FD74FB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64B814F"/>
  <w15:docId w15:val="{8AD49A90-D866-4C6F-B921-A7FB6902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5053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615053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615053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615053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615053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615053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615053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615053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615053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615053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615053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615053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615053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615053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615053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615053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615053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615053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615053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615053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615053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615053"/>
    <w:rPr>
      <w:sz w:val="16"/>
    </w:rPr>
  </w:style>
  <w:style w:type="paragraph" w:styleId="Textkomente">
    <w:name w:val="annotation text"/>
    <w:basedOn w:val="Normln"/>
    <w:link w:val="TextkomenteChar"/>
    <w:semiHidden/>
    <w:rsid w:val="00615053"/>
    <w:rPr>
      <w:rFonts w:ascii="Arial" w:hAnsi="Arial"/>
    </w:rPr>
  </w:style>
  <w:style w:type="paragraph" w:styleId="Seznam">
    <w:name w:val="List"/>
    <w:basedOn w:val="Normln"/>
    <w:rsid w:val="00615053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615053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615053"/>
  </w:style>
  <w:style w:type="character" w:styleId="Hypertextovodkaz">
    <w:name w:val="Hyperlink"/>
    <w:rsid w:val="00615053"/>
    <w:rPr>
      <w:color w:val="0000FF"/>
      <w:u w:val="single"/>
    </w:rPr>
  </w:style>
  <w:style w:type="paragraph" w:styleId="Zkladntextodsazen3">
    <w:name w:val="Body Text Indent 3"/>
    <w:basedOn w:val="Normln"/>
    <w:rsid w:val="00615053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615053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615053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615053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820C6-1FE1-48C0-A6BF-69CCBBD502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36</TotalTime>
  <Pages>2</Pages>
  <Words>545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28</cp:revision>
  <cp:lastPrinted>2018-05-22T12:04:00Z</cp:lastPrinted>
  <dcterms:created xsi:type="dcterms:W3CDTF">2018-08-24T07:26:00Z</dcterms:created>
  <dcterms:modified xsi:type="dcterms:W3CDTF">2022-12-12T12:40:00Z</dcterms:modified>
  <cp:category>srpen 2017</cp:category>
</cp:coreProperties>
</file>